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45" w:rsidRDefault="00AD1FBC" w:rsidP="00C64245">
      <w:pPr>
        <w:pStyle w:val="Heading1"/>
        <w:jc w:val="center"/>
      </w:pPr>
      <w:r>
        <w:t>Student Technology Stan</w:t>
      </w:r>
      <w:r w:rsidR="00C64245">
        <w:t>dards</w:t>
      </w:r>
    </w:p>
    <w:p w:rsidR="00C64245" w:rsidRDefault="00C64245" w:rsidP="00C64245"/>
    <w:p w:rsidR="00C64245" w:rsidRPr="00AD1FBC" w:rsidRDefault="00C64245" w:rsidP="00C64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AD1FBC">
        <w:rPr>
          <w:rFonts w:ascii="Arial" w:hAnsi="Arial" w:cs="Arial"/>
          <w:b/>
          <w:bCs/>
          <w:i/>
          <w:iCs/>
        </w:rPr>
        <w:t>STANDARD 1: FUNDAMENTAL OPERATIONS AND CONCEPTS</w:t>
      </w:r>
    </w:p>
    <w:p w:rsidR="00C64245" w:rsidRPr="00AD1FBC" w:rsidRDefault="00C64245" w:rsidP="00C64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D1FBC">
        <w:rPr>
          <w:rFonts w:ascii="Arial" w:hAnsi="Arial" w:cs="Arial"/>
        </w:rPr>
        <w:t>Students understand the operations and function of technology systems and are proficient in the</w:t>
      </w:r>
    </w:p>
    <w:p w:rsidR="00C64245" w:rsidRPr="00AD1FBC" w:rsidRDefault="00C64245" w:rsidP="00C64245">
      <w:pPr>
        <w:rPr>
          <w:ins w:id="0" w:author="LENOVO USER" w:date="2010-04-15T09:44:00Z"/>
          <w:rFonts w:ascii="Arial" w:hAnsi="Arial" w:cs="Arial"/>
        </w:rPr>
      </w:pPr>
      <w:proofErr w:type="gramStart"/>
      <w:r w:rsidRPr="00AD1FBC">
        <w:rPr>
          <w:rFonts w:ascii="Arial" w:hAnsi="Arial" w:cs="Arial"/>
        </w:rPr>
        <w:t>use</w:t>
      </w:r>
      <w:proofErr w:type="gramEnd"/>
      <w:r w:rsidRPr="00AD1FBC">
        <w:rPr>
          <w:rFonts w:ascii="Arial" w:hAnsi="Arial" w:cs="Arial"/>
        </w:rPr>
        <w:t xml:space="preserve"> of technology. (Arizona)</w:t>
      </w:r>
    </w:p>
    <w:p w:rsidR="00AD1FBC" w:rsidRPr="00977104" w:rsidRDefault="00AD1FBC" w:rsidP="00C64245">
      <w:pPr>
        <w:rPr>
          <w:rFonts w:ascii="Arial" w:hAnsi="Arial" w:cs="Arial"/>
          <w:b/>
        </w:rPr>
      </w:pPr>
      <w:r w:rsidRPr="00977104">
        <w:rPr>
          <w:rFonts w:ascii="Arial" w:hAnsi="Arial" w:cs="Arial"/>
          <w:b/>
        </w:rPr>
        <w:t>Basic Operations</w:t>
      </w: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Identify the platform, version, properties, function, and </w:t>
      </w:r>
      <w:commentRangeStart w:id="1"/>
      <w:r w:rsidRPr="00AD1FBC">
        <w:rPr>
          <w:sz w:val="22"/>
          <w:szCs w:val="22"/>
        </w:rPr>
        <w:t>interoperability</w:t>
      </w:r>
      <w:commentRangeEnd w:id="1"/>
      <w:r w:rsidRPr="00AD1FBC">
        <w:rPr>
          <w:rStyle w:val="CommentReference"/>
          <w:color w:val="auto"/>
          <w:sz w:val="22"/>
          <w:szCs w:val="22"/>
        </w:rPr>
        <w:commentReference w:id="1"/>
      </w:r>
      <w:r w:rsidRPr="00AD1FBC">
        <w:rPr>
          <w:sz w:val="22"/>
          <w:szCs w:val="22"/>
        </w:rPr>
        <w:t xml:space="preserve"> of computing devices including a wide range of devices that compute and/or manage digital media.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Use online help and other support to learn about features of hardware and software, as well as to assess and resolve problems.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commentRangeStart w:id="2"/>
      <w:r w:rsidRPr="00AD1FBC">
        <w:rPr>
          <w:sz w:val="22"/>
          <w:szCs w:val="22"/>
        </w:rPr>
        <w:t>Install and uninstall software</w:t>
      </w:r>
      <w:commentRangeEnd w:id="2"/>
      <w:r w:rsidRPr="00AD1FBC">
        <w:rPr>
          <w:rStyle w:val="CommentReference"/>
          <w:color w:val="auto"/>
          <w:sz w:val="22"/>
          <w:szCs w:val="22"/>
        </w:rPr>
        <w:commentReference w:id="2"/>
      </w:r>
      <w:r w:rsidRPr="00AD1FBC">
        <w:rPr>
          <w:sz w:val="22"/>
          <w:szCs w:val="22"/>
        </w:rPr>
        <w:t xml:space="preserve">; compress and expand files (if the district allows it).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commentRangeStart w:id="3"/>
      <w:r w:rsidRPr="00AD1FBC">
        <w:rPr>
          <w:sz w:val="22"/>
          <w:szCs w:val="22"/>
        </w:rPr>
        <w:t>Explain effective backup and recovery strategies</w:t>
      </w:r>
      <w:commentRangeEnd w:id="3"/>
      <w:r w:rsidRPr="00AD1FBC">
        <w:rPr>
          <w:rStyle w:val="CommentReference"/>
          <w:color w:val="auto"/>
          <w:sz w:val="22"/>
          <w:szCs w:val="22"/>
        </w:rPr>
        <w:commentReference w:id="3"/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Explain criteria for evaluating hardware and software appropriate for a given task (e.g., features, versions, capacity).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Demon</w:t>
      </w:r>
      <w:r w:rsidR="003D28C4">
        <w:rPr>
          <w:sz w:val="22"/>
          <w:szCs w:val="22"/>
        </w:rPr>
        <w:t xml:space="preserve">strate keyboarding techniques, </w:t>
      </w:r>
      <w:r w:rsidRPr="00AD1FBC">
        <w:rPr>
          <w:sz w:val="22"/>
          <w:szCs w:val="22"/>
        </w:rPr>
        <w:t xml:space="preserve">including the use of keyboard shortcuts, to complete assignments efficiently and accurately. (For students with disabilities, demonstrate alternate input techniques as appropriate.)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Identify and assess the capabilities and limitations of emerging technologies.</w:t>
      </w:r>
    </w:p>
    <w:p w:rsidR="00AD1FBC" w:rsidRPr="00AD1FBC" w:rsidRDefault="00AD1FBC" w:rsidP="00AD1FBC">
      <w:pPr>
        <w:pStyle w:val="Default"/>
        <w:rPr>
          <w:color w:val="auto"/>
          <w:sz w:val="22"/>
          <w:szCs w:val="22"/>
        </w:rPr>
      </w:pPr>
    </w:p>
    <w:p w:rsidR="00AD1FBC" w:rsidRPr="00977104" w:rsidRDefault="00AD1FBC" w:rsidP="00AD1FBC">
      <w:pPr>
        <w:pStyle w:val="Default"/>
        <w:rPr>
          <w:b/>
          <w:color w:val="auto"/>
          <w:sz w:val="22"/>
          <w:szCs w:val="22"/>
        </w:rPr>
      </w:pPr>
      <w:r w:rsidRPr="00977104">
        <w:rPr>
          <w:b/>
          <w:color w:val="auto"/>
          <w:sz w:val="22"/>
          <w:szCs w:val="22"/>
        </w:rPr>
        <w:t xml:space="preserve">Word Processing </w:t>
      </w:r>
    </w:p>
    <w:p w:rsidR="00AD1FBC" w:rsidRPr="00AD1FBC" w:rsidRDefault="00AD1FBC" w:rsidP="00AD1FBC">
      <w:pPr>
        <w:pStyle w:val="Default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Apply advanced formatting and page layout features when appropriate (e.g., columns, templates, and styles) to improve the appearance of documents and materials.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Use editing features appropriately (e.g., track changes, insert comments).</w:t>
      </w:r>
    </w:p>
    <w:p w:rsidR="00AD1FBC" w:rsidRPr="00AD1FBC" w:rsidRDefault="00AD1FBC" w:rsidP="00AD1FBC">
      <w:pPr>
        <w:pStyle w:val="Default"/>
        <w:rPr>
          <w:sz w:val="22"/>
          <w:szCs w:val="22"/>
        </w:rPr>
      </w:pPr>
    </w:p>
    <w:p w:rsidR="00AD1FBC" w:rsidRPr="00977104" w:rsidRDefault="00AD1FBC" w:rsidP="00AD1FBC">
      <w:pPr>
        <w:pStyle w:val="Default"/>
        <w:rPr>
          <w:b/>
          <w:sz w:val="22"/>
          <w:szCs w:val="22"/>
        </w:rPr>
      </w:pPr>
      <w:r w:rsidRPr="00977104">
        <w:rPr>
          <w:b/>
          <w:sz w:val="22"/>
          <w:szCs w:val="22"/>
        </w:rPr>
        <w:t>Spread Sheet</w:t>
      </w:r>
    </w:p>
    <w:p w:rsidR="003D28C4" w:rsidRPr="00AD1FBC" w:rsidRDefault="003D28C4" w:rsidP="00AD1FBC">
      <w:pPr>
        <w:pStyle w:val="Default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Define and use functions of a spreadsheet application (e.g., sort, filter, find). 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Enter formulas and functions; use the auto-fill feature in a spreadsheet application.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Explain and use advanced formatting features of a spreadsheet application (e.g., reposition columns and rows, add and name worksheets).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0467B1" w:rsidRDefault="00AD1FBC" w:rsidP="000467B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Differentiate between formulas with absolute and relative cell references. 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0467B1" w:rsidRDefault="00AD1FBC" w:rsidP="000467B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0467B1">
        <w:rPr>
          <w:sz w:val="22"/>
          <w:szCs w:val="22"/>
        </w:rPr>
        <w:t>Use multiple sheets within a workbook, and create links among worksheets to solve problems.</w:t>
      </w:r>
    </w:p>
    <w:p w:rsidR="000467B1" w:rsidRDefault="000467B1" w:rsidP="000467B1">
      <w:pPr>
        <w:pStyle w:val="CL-normal"/>
        <w:ind w:left="720"/>
        <w:rPr>
          <w:color w:val="000000"/>
          <w:sz w:val="22"/>
          <w:szCs w:val="22"/>
        </w:rPr>
      </w:pPr>
    </w:p>
    <w:p w:rsidR="00AD1FBC" w:rsidRPr="00AD1FBC" w:rsidRDefault="00AD1FBC" w:rsidP="00AD1FBC">
      <w:pPr>
        <w:pStyle w:val="CL-normal"/>
        <w:numPr>
          <w:ilvl w:val="0"/>
          <w:numId w:val="1"/>
        </w:numPr>
        <w:rPr>
          <w:color w:val="000000"/>
          <w:sz w:val="22"/>
          <w:szCs w:val="22"/>
        </w:rPr>
      </w:pPr>
      <w:r w:rsidRPr="00AD1FBC">
        <w:rPr>
          <w:color w:val="000000"/>
          <w:sz w:val="22"/>
          <w:szCs w:val="22"/>
        </w:rPr>
        <w:t xml:space="preserve">Import and export data between spreadsheets and other applications. 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Explain how various formatting options are used to convey information in charts or graphs.</w:t>
      </w:r>
    </w:p>
    <w:p w:rsidR="003D28C4" w:rsidRDefault="003D28C4" w:rsidP="003D28C4">
      <w:pPr>
        <w:pStyle w:val="ListParagraph"/>
      </w:pPr>
    </w:p>
    <w:p w:rsidR="003D28C4" w:rsidRPr="00977104" w:rsidRDefault="00977104" w:rsidP="003D28C4">
      <w:pPr>
        <w:pStyle w:val="Default"/>
        <w:rPr>
          <w:b/>
          <w:sz w:val="22"/>
          <w:szCs w:val="22"/>
        </w:rPr>
      </w:pPr>
      <w:r w:rsidRPr="00977104">
        <w:rPr>
          <w:b/>
          <w:sz w:val="22"/>
          <w:szCs w:val="22"/>
        </w:rPr>
        <w:t>Internet, Networking and Online Communications</w:t>
      </w:r>
    </w:p>
    <w:p w:rsidR="00977104" w:rsidRDefault="00977104" w:rsidP="00977104">
      <w:pPr>
        <w:pStyle w:val="Default"/>
        <w:ind w:left="720"/>
        <w:rPr>
          <w:sz w:val="20"/>
          <w:szCs w:val="20"/>
        </w:rPr>
      </w:pPr>
    </w:p>
    <w:p w:rsidR="00977104" w:rsidRPr="00977104" w:rsidRDefault="00977104" w:rsidP="0097710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 xml:space="preserve">Use search engines and online directories. Explain the differences among various search engines and how they rank results. </w:t>
      </w:r>
    </w:p>
    <w:p w:rsidR="00977104" w:rsidRPr="00977104" w:rsidRDefault="00977104" w:rsidP="003D28C4">
      <w:pPr>
        <w:pStyle w:val="Default"/>
        <w:rPr>
          <w:sz w:val="22"/>
          <w:szCs w:val="22"/>
        </w:rPr>
      </w:pPr>
    </w:p>
    <w:p w:rsidR="00977104" w:rsidRPr="00977104" w:rsidRDefault="00977104" w:rsidP="0097710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 xml:space="preserve">Explain and demonstrate effective search strategies for locating and retrieving electronic information (e.g., using syntax and Boolean logic operators). </w:t>
      </w:r>
    </w:p>
    <w:p w:rsidR="00977104" w:rsidRPr="00977104" w:rsidRDefault="00977104" w:rsidP="003D28C4">
      <w:pPr>
        <w:pStyle w:val="Default"/>
        <w:rPr>
          <w:sz w:val="22"/>
          <w:szCs w:val="22"/>
        </w:rPr>
      </w:pPr>
    </w:p>
    <w:p w:rsidR="00977104" w:rsidRDefault="00977104" w:rsidP="0097710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>Describe good practices for password protection and authentication.</w:t>
      </w:r>
    </w:p>
    <w:p w:rsidR="00977104" w:rsidRPr="00977104" w:rsidRDefault="00977104" w:rsidP="00977104">
      <w:pPr>
        <w:pStyle w:val="Default"/>
        <w:ind w:left="720"/>
        <w:rPr>
          <w:sz w:val="22"/>
          <w:szCs w:val="22"/>
        </w:rPr>
      </w:pPr>
    </w:p>
    <w:p w:rsidR="00977104" w:rsidRPr="00977104" w:rsidRDefault="00977104" w:rsidP="0097710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 xml:space="preserve">Demonstrate a basic understanding of addressing schemes (e.g., IP addresses, </w:t>
      </w:r>
      <w:ins w:id="4" w:author="LENOVO USER" w:date="2010-04-19T08:54:00Z">
        <w:r>
          <w:rPr>
            <w:sz w:val="22"/>
            <w:szCs w:val="22"/>
          </w:rPr>
          <w:t xml:space="preserve">URL addresses, </w:t>
        </w:r>
      </w:ins>
      <w:commentRangeStart w:id="5"/>
      <w:r w:rsidRPr="00977104">
        <w:rPr>
          <w:sz w:val="22"/>
          <w:szCs w:val="22"/>
        </w:rPr>
        <w:t>DHCP, DNS</w:t>
      </w:r>
      <w:commentRangeEnd w:id="5"/>
      <w:r>
        <w:rPr>
          <w:rStyle w:val="CommentReference"/>
          <w:rFonts w:asciiTheme="minorHAnsi" w:hAnsiTheme="minorHAnsi" w:cstheme="minorBidi"/>
          <w:color w:val="auto"/>
        </w:rPr>
        <w:commentReference w:id="5"/>
      </w:r>
      <w:r w:rsidRPr="00977104">
        <w:rPr>
          <w:sz w:val="22"/>
          <w:szCs w:val="22"/>
        </w:rPr>
        <w:t>).</w:t>
      </w:r>
    </w:p>
    <w:p w:rsidR="00977104" w:rsidRDefault="00977104" w:rsidP="00977104">
      <w:pPr>
        <w:pStyle w:val="Default"/>
      </w:pPr>
    </w:p>
    <w:p w:rsidR="00977104" w:rsidRDefault="00977104" w:rsidP="00977104">
      <w:pPr>
        <w:pStyle w:val="Default"/>
      </w:pPr>
    </w:p>
    <w:p w:rsidR="00977104" w:rsidRDefault="00977104" w:rsidP="00977104">
      <w:pPr>
        <w:pStyle w:val="Default"/>
      </w:pPr>
      <w:r>
        <w:rPr>
          <w:b/>
        </w:rPr>
        <w:t>Multi-Media</w:t>
      </w:r>
    </w:p>
    <w:p w:rsidR="00977104" w:rsidRPr="00977104" w:rsidRDefault="00977104" w:rsidP="00977104">
      <w:pPr>
        <w:pStyle w:val="Default"/>
        <w:rPr>
          <w:sz w:val="22"/>
          <w:szCs w:val="22"/>
        </w:rPr>
      </w:pPr>
    </w:p>
    <w:p w:rsidR="00977104" w:rsidRPr="00977104" w:rsidRDefault="00977104" w:rsidP="00600D3F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>Identify technology tools (e.g., authoring tools) that can be used to create a multimedia product.</w:t>
      </w:r>
    </w:p>
    <w:p w:rsidR="00977104" w:rsidRPr="00977104" w:rsidRDefault="00977104" w:rsidP="00977104">
      <w:pPr>
        <w:pStyle w:val="Default"/>
        <w:rPr>
          <w:sz w:val="22"/>
          <w:szCs w:val="22"/>
        </w:rPr>
      </w:pPr>
    </w:p>
    <w:p w:rsidR="00977104" w:rsidRPr="00977104" w:rsidRDefault="00977104" w:rsidP="00600D3F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 xml:space="preserve">Use a variety of applications to plan, create, and edit multimedia products (e.g., slide presentations, videos, animations, simulations, </w:t>
      </w:r>
      <w:proofErr w:type="gramStart"/>
      <w:r w:rsidRPr="00977104">
        <w:rPr>
          <w:sz w:val="22"/>
          <w:szCs w:val="22"/>
        </w:rPr>
        <w:t>podcasts</w:t>
      </w:r>
      <w:proofErr w:type="gramEnd"/>
      <w:r w:rsidRPr="00977104">
        <w:rPr>
          <w:sz w:val="22"/>
          <w:szCs w:val="22"/>
        </w:rPr>
        <w:t xml:space="preserve">). </w:t>
      </w:r>
    </w:p>
    <w:p w:rsidR="00977104" w:rsidRPr="00977104" w:rsidRDefault="00977104" w:rsidP="00977104">
      <w:pPr>
        <w:pStyle w:val="Default"/>
        <w:rPr>
          <w:sz w:val="22"/>
          <w:szCs w:val="22"/>
        </w:rPr>
      </w:pPr>
    </w:p>
    <w:p w:rsidR="00977104" w:rsidRPr="00977104" w:rsidRDefault="00977104" w:rsidP="00600D3F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77104">
        <w:rPr>
          <w:sz w:val="22"/>
          <w:szCs w:val="22"/>
        </w:rPr>
        <w:t>Link information residing in different applications (e.g., linking a chart in a word-processing document to the spreadsheet where it was created).</w:t>
      </w:r>
    </w:p>
    <w:p w:rsidR="00977104" w:rsidRDefault="00977104" w:rsidP="00977104">
      <w:pPr>
        <w:pStyle w:val="Default"/>
      </w:pPr>
    </w:p>
    <w:p w:rsidR="00600D3F" w:rsidRDefault="00600D3F" w:rsidP="00977104">
      <w:pPr>
        <w:pStyle w:val="Default"/>
        <w:rPr>
          <w:b/>
        </w:rPr>
      </w:pPr>
    </w:p>
    <w:p w:rsidR="00977104" w:rsidRPr="00977104" w:rsidRDefault="00977104" w:rsidP="00977104">
      <w:pPr>
        <w:pStyle w:val="Default"/>
        <w:rPr>
          <w:b/>
        </w:rPr>
      </w:pPr>
      <w:r>
        <w:rPr>
          <w:b/>
        </w:rPr>
        <w:t>Web Authoring</w:t>
      </w:r>
    </w:p>
    <w:p w:rsidR="00977104" w:rsidRDefault="00977104" w:rsidP="00977104">
      <w:pPr>
        <w:pStyle w:val="Default"/>
      </w:pPr>
    </w:p>
    <w:p w:rsidR="00FF2106" w:rsidRPr="00FF2106" w:rsidRDefault="00FF2106" w:rsidP="00FF2106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FF2106">
        <w:rPr>
          <w:sz w:val="22"/>
          <w:szCs w:val="22"/>
        </w:rPr>
        <w:t xml:space="preserve">Distinguish between effective and ineffective Web site designs; </w:t>
      </w:r>
      <w:commentRangeStart w:id="6"/>
      <w:r w:rsidRPr="00FF2106">
        <w:rPr>
          <w:sz w:val="22"/>
          <w:szCs w:val="22"/>
        </w:rPr>
        <w:t>explain the reasons</w:t>
      </w:r>
      <w:commentRangeEnd w:id="6"/>
      <w:r>
        <w:rPr>
          <w:rStyle w:val="CommentReference"/>
          <w:rFonts w:asciiTheme="minorHAnsi" w:hAnsiTheme="minorHAnsi" w:cstheme="minorBidi"/>
          <w:color w:val="auto"/>
        </w:rPr>
        <w:commentReference w:id="6"/>
      </w:r>
      <w:r w:rsidRPr="00FF2106">
        <w:rPr>
          <w:sz w:val="22"/>
          <w:szCs w:val="22"/>
        </w:rPr>
        <w:t xml:space="preserve">. </w:t>
      </w:r>
    </w:p>
    <w:p w:rsidR="00FF2106" w:rsidRPr="00FF2106" w:rsidRDefault="00FF2106" w:rsidP="00977104">
      <w:pPr>
        <w:pStyle w:val="Default"/>
        <w:rPr>
          <w:sz w:val="22"/>
          <w:szCs w:val="22"/>
        </w:rPr>
      </w:pPr>
    </w:p>
    <w:p w:rsidR="00FF2106" w:rsidRPr="00FF2106" w:rsidRDefault="00FF2106" w:rsidP="00FF2106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FF2106">
        <w:rPr>
          <w:sz w:val="22"/>
          <w:szCs w:val="22"/>
        </w:rPr>
        <w:t xml:space="preserve">Explain terminology related to Web page authoring (e.g., HTML, URL, links, browsers, plug-ins, </w:t>
      </w:r>
      <w:proofErr w:type="gramStart"/>
      <w:r w:rsidRPr="00FF2106">
        <w:rPr>
          <w:sz w:val="22"/>
          <w:szCs w:val="22"/>
        </w:rPr>
        <w:t>Web</w:t>
      </w:r>
      <w:proofErr w:type="gramEnd"/>
      <w:r w:rsidRPr="00FF2106">
        <w:rPr>
          <w:sz w:val="22"/>
          <w:szCs w:val="22"/>
        </w:rPr>
        <w:t xml:space="preserve"> servers). </w:t>
      </w:r>
    </w:p>
    <w:p w:rsidR="00FF2106" w:rsidRPr="00FF2106" w:rsidRDefault="00FF2106" w:rsidP="00977104">
      <w:pPr>
        <w:pStyle w:val="Default"/>
        <w:rPr>
          <w:sz w:val="22"/>
          <w:szCs w:val="22"/>
        </w:rPr>
      </w:pPr>
    </w:p>
    <w:p w:rsidR="00FF2106" w:rsidRPr="00FF2106" w:rsidRDefault="00FF2106" w:rsidP="00FF2106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FF2106">
        <w:rPr>
          <w:sz w:val="22"/>
          <w:szCs w:val="22"/>
        </w:rPr>
        <w:t xml:space="preserve">Use </w:t>
      </w:r>
      <w:del w:id="7" w:author="LENOVO USER" w:date="2010-04-19T09:27:00Z">
        <w:r w:rsidRPr="00FF2106" w:rsidDel="00C27267">
          <w:rPr>
            <w:sz w:val="22"/>
            <w:szCs w:val="22"/>
          </w:rPr>
          <w:delText xml:space="preserve">HTML or </w:delText>
        </w:r>
      </w:del>
      <w:r w:rsidRPr="00FF2106">
        <w:rPr>
          <w:sz w:val="22"/>
          <w:szCs w:val="22"/>
        </w:rPr>
        <w:t>Web-authoring tools to create, edit, and publish well organized Web sites with effective navigation</w:t>
      </w:r>
      <w:ins w:id="8" w:author="LENOVO USER" w:date="2010-04-19T09:28:00Z">
        <w:r w:rsidR="00C27267">
          <w:rPr>
            <w:sz w:val="22"/>
            <w:szCs w:val="22"/>
          </w:rPr>
          <w:t xml:space="preserve"> (e.g. </w:t>
        </w:r>
      </w:ins>
      <w:ins w:id="9" w:author="LENOVO USER" w:date="2010-04-19T09:29:00Z">
        <w:r w:rsidR="00C27267">
          <w:rPr>
            <w:sz w:val="22"/>
            <w:szCs w:val="22"/>
          </w:rPr>
          <w:t>w</w:t>
        </w:r>
      </w:ins>
      <w:ins w:id="10" w:author="LENOVO USER" w:date="2010-04-19T09:28:00Z">
        <w:r w:rsidR="00C27267">
          <w:rPr>
            <w:sz w:val="22"/>
            <w:szCs w:val="22"/>
          </w:rPr>
          <w:t xml:space="preserve">ikis, </w:t>
        </w:r>
      </w:ins>
      <w:ins w:id="11" w:author="LENOVO USER" w:date="2010-04-19T09:29:00Z">
        <w:r w:rsidR="00C27267">
          <w:rPr>
            <w:sz w:val="22"/>
            <w:szCs w:val="22"/>
          </w:rPr>
          <w:t>open source website creators)</w:t>
        </w:r>
      </w:ins>
      <w:del w:id="12" w:author="LENOVO USER" w:date="2010-04-19T09:28:00Z">
        <w:r w:rsidRPr="00FF2106" w:rsidDel="00C27267">
          <w:rPr>
            <w:sz w:val="22"/>
            <w:szCs w:val="22"/>
          </w:rPr>
          <w:delText xml:space="preserve">. </w:delText>
        </w:r>
      </w:del>
    </w:p>
    <w:p w:rsidR="00FF2106" w:rsidRDefault="00FF2106" w:rsidP="00FF2106">
      <w:pPr>
        <w:pStyle w:val="Default"/>
        <w:rPr>
          <w:sz w:val="22"/>
          <w:szCs w:val="22"/>
        </w:rPr>
      </w:pPr>
    </w:p>
    <w:p w:rsidR="00C27267" w:rsidRDefault="00C27267" w:rsidP="00C272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C27267" w:rsidRPr="00AD1FBC" w:rsidRDefault="00C27267" w:rsidP="00C272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STANDARD 2</w:t>
      </w:r>
      <w:r w:rsidRPr="00AD1FBC">
        <w:rPr>
          <w:rFonts w:ascii="Arial" w:hAnsi="Arial" w:cs="Arial"/>
          <w:b/>
          <w:bCs/>
          <w:i/>
          <w:iCs/>
        </w:rPr>
        <w:t>: FUNDAMENTAL OPERATIONS AND CONCEPTS</w:t>
      </w:r>
    </w:p>
    <w:p w:rsidR="00C27267" w:rsidRDefault="00C27267" w:rsidP="00C27267">
      <w:pPr>
        <w:pStyle w:val="Default"/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0937"/>
      </w:tblGrid>
      <w:tr w:rsidR="00C2726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93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C27267" w:rsidRDefault="00C2726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Standard 2. Demonstrate the responsible use of technology and an understanding of ethics and safety issues in using electronic media at home, in school, and in society. </w:t>
            </w:r>
          </w:p>
        </w:tc>
      </w:tr>
    </w:tbl>
    <w:p w:rsidR="00C27267" w:rsidRDefault="00C27267" w:rsidP="00FF2106">
      <w:pPr>
        <w:pStyle w:val="Default"/>
        <w:rPr>
          <w:sz w:val="22"/>
          <w:szCs w:val="22"/>
        </w:rPr>
      </w:pPr>
    </w:p>
    <w:p w:rsidR="00C27267" w:rsidRDefault="00C27267" w:rsidP="00FF2106">
      <w:pPr>
        <w:pStyle w:val="Default"/>
      </w:pPr>
    </w:p>
    <w:p w:rsidR="00AD1FBC" w:rsidRDefault="00C27267" w:rsidP="00AD1FBC">
      <w:pPr>
        <w:pStyle w:val="Default"/>
      </w:pPr>
      <w:r>
        <w:rPr>
          <w:b/>
        </w:rPr>
        <w:lastRenderedPageBreak/>
        <w:t>Ethics</w:t>
      </w:r>
    </w:p>
    <w:p w:rsidR="00C27267" w:rsidRDefault="00C27267" w:rsidP="00AD1FBC">
      <w:pPr>
        <w:pStyle w:val="Default"/>
      </w:pPr>
    </w:p>
    <w:p w:rsidR="00C27267" w:rsidRPr="00C27267" w:rsidRDefault="00C27267" w:rsidP="00C27267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 xml:space="preserve">Demonstrate compliance with the </w:t>
      </w:r>
      <w:del w:id="13" w:author="LENOVO USER" w:date="2010-04-19T09:37:00Z">
        <w:r w:rsidRPr="00C27267" w:rsidDel="00C27267">
          <w:rPr>
            <w:sz w:val="22"/>
            <w:szCs w:val="22"/>
          </w:rPr>
          <w:delText xml:space="preserve">school’s </w:delText>
        </w:r>
      </w:del>
      <w:ins w:id="14" w:author="LENOVO USER" w:date="2010-04-19T09:37:00Z">
        <w:r>
          <w:rPr>
            <w:sz w:val="22"/>
            <w:szCs w:val="22"/>
          </w:rPr>
          <w:t xml:space="preserve">St. </w:t>
        </w:r>
        <w:proofErr w:type="spellStart"/>
        <w:r>
          <w:rPr>
            <w:sz w:val="22"/>
            <w:szCs w:val="22"/>
          </w:rPr>
          <w:t>Scholastica</w:t>
        </w:r>
        <w:proofErr w:type="spellEnd"/>
        <w:r>
          <w:rPr>
            <w:sz w:val="22"/>
            <w:szCs w:val="22"/>
          </w:rPr>
          <w:t xml:space="preserve"> Academy</w:t>
        </w:r>
        <w:r w:rsidRPr="00C27267">
          <w:rPr>
            <w:sz w:val="22"/>
            <w:szCs w:val="22"/>
          </w:rPr>
          <w:t xml:space="preserve">’s </w:t>
        </w:r>
      </w:ins>
      <w:r w:rsidRPr="00C27267">
        <w:rPr>
          <w:sz w:val="22"/>
          <w:szCs w:val="22"/>
        </w:rPr>
        <w:t xml:space="preserve">Acceptable Use Policy. </w:t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Pr="00C27267" w:rsidRDefault="00C27267" w:rsidP="00C27267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 xml:space="preserve">Explain issues related to the responsible use of technology (e.g., privacy, security). </w:t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Pr="00C27267" w:rsidRDefault="00C27267" w:rsidP="00C27267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 xml:space="preserve">Identify examples of plagiarism, and discuss the possible consequences of plagiarizing the work of others. </w:t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Pr="00C27267" w:rsidRDefault="00C27267" w:rsidP="00C27267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 xml:space="preserve">Write correct in-text citations and reference lists for text and images gathered from electronic sources. </w:t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Pr="00C27267" w:rsidRDefault="00C27267" w:rsidP="00C27267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 xml:space="preserve">Give examples of the appropriate and responsible use of communication tools (e.g., chats, instant messaging, blogs, </w:t>
      </w:r>
      <w:proofErr w:type="gramStart"/>
      <w:r w:rsidRPr="00C27267">
        <w:rPr>
          <w:sz w:val="22"/>
          <w:szCs w:val="22"/>
        </w:rPr>
        <w:t>wikis</w:t>
      </w:r>
      <w:proofErr w:type="gramEnd"/>
      <w:r w:rsidRPr="00C27267">
        <w:rPr>
          <w:sz w:val="22"/>
          <w:szCs w:val="22"/>
        </w:rPr>
        <w:t>).</w:t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Pr="00C27267" w:rsidRDefault="00C27267" w:rsidP="00C27267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>Discuss misuse of technology for personal and commercial reasons (e.g., software piracy, unauthorized file sharing/downloading, virus spreading, and hacking); explain possible consequences.</w:t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Default="00C27267" w:rsidP="00AD1FBC">
      <w:pPr>
        <w:pStyle w:val="Default"/>
      </w:pPr>
    </w:p>
    <w:p w:rsidR="00C27267" w:rsidRDefault="00C27267" w:rsidP="00AD1FBC">
      <w:pPr>
        <w:pStyle w:val="Default"/>
      </w:pPr>
      <w:r>
        <w:rPr>
          <w:b/>
        </w:rPr>
        <w:t>Society</w:t>
      </w:r>
    </w:p>
    <w:p w:rsidR="00C27267" w:rsidRDefault="00C27267" w:rsidP="00AD1FBC">
      <w:pPr>
        <w:pStyle w:val="Default"/>
      </w:pPr>
    </w:p>
    <w:p w:rsidR="00C27267" w:rsidRPr="00C27267" w:rsidRDefault="00C27267" w:rsidP="00514272">
      <w:pPr>
        <w:pStyle w:val="Default"/>
        <w:numPr>
          <w:ilvl w:val="0"/>
          <w:numId w:val="7"/>
        </w:numPr>
        <w:rPr>
          <w:sz w:val="22"/>
          <w:szCs w:val="22"/>
        </w:rPr>
      </w:pPr>
      <w:commentRangeStart w:id="15"/>
      <w:r w:rsidRPr="00C27267">
        <w:rPr>
          <w:sz w:val="22"/>
          <w:szCs w:val="22"/>
        </w:rPr>
        <w:t xml:space="preserve">Evaluate the authenticity, accuracy, appropriateness, and bias of electronic resources, including Web sites. </w:t>
      </w:r>
      <w:commentRangeEnd w:id="15"/>
      <w:r w:rsidR="00514272">
        <w:rPr>
          <w:rStyle w:val="CommentReference"/>
          <w:rFonts w:asciiTheme="minorHAnsi" w:hAnsiTheme="minorHAnsi" w:cstheme="minorBidi"/>
          <w:color w:val="auto"/>
        </w:rPr>
        <w:commentReference w:id="15"/>
      </w:r>
    </w:p>
    <w:p w:rsidR="00C27267" w:rsidRPr="00C27267" w:rsidRDefault="00C27267" w:rsidP="00AD1FBC">
      <w:pPr>
        <w:pStyle w:val="Default"/>
        <w:rPr>
          <w:sz w:val="22"/>
          <w:szCs w:val="22"/>
        </w:rPr>
      </w:pPr>
    </w:p>
    <w:p w:rsidR="00C27267" w:rsidRPr="00C27267" w:rsidRDefault="00C27267" w:rsidP="00514272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C27267">
        <w:rPr>
          <w:sz w:val="22"/>
          <w:szCs w:val="22"/>
        </w:rPr>
        <w:t>Analyze the values and points of view that are presented in media messages.</w:t>
      </w:r>
    </w:p>
    <w:p w:rsidR="00C27267" w:rsidRDefault="00C27267" w:rsidP="00AD1FBC">
      <w:pPr>
        <w:pStyle w:val="Default"/>
        <w:rPr>
          <w:sz w:val="22"/>
          <w:szCs w:val="22"/>
        </w:rPr>
      </w:pPr>
    </w:p>
    <w:p w:rsidR="00514272" w:rsidRDefault="00514272" w:rsidP="00AD1FBC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Health and Safety</w:t>
      </w:r>
    </w:p>
    <w:p w:rsidR="00514272" w:rsidRDefault="00514272" w:rsidP="00AD1FBC">
      <w:pPr>
        <w:pStyle w:val="Default"/>
        <w:rPr>
          <w:sz w:val="22"/>
          <w:szCs w:val="22"/>
        </w:rPr>
      </w:pPr>
    </w:p>
    <w:p w:rsidR="00514272" w:rsidRPr="00514272" w:rsidRDefault="00514272" w:rsidP="00514272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514272">
        <w:rPr>
          <w:sz w:val="22"/>
          <w:szCs w:val="22"/>
        </w:rPr>
        <w:t xml:space="preserve">Describe and use safe and appropriate practices when participating in online communities (e.g., discussion groups, blogs, </w:t>
      </w:r>
      <w:proofErr w:type="gramStart"/>
      <w:r w:rsidRPr="00514272">
        <w:rPr>
          <w:sz w:val="22"/>
          <w:szCs w:val="22"/>
        </w:rPr>
        <w:t>social</w:t>
      </w:r>
      <w:proofErr w:type="gramEnd"/>
      <w:r w:rsidRPr="00514272">
        <w:rPr>
          <w:sz w:val="22"/>
          <w:szCs w:val="22"/>
        </w:rPr>
        <w:t xml:space="preserve"> networking sites). </w:t>
      </w:r>
    </w:p>
    <w:p w:rsidR="00514272" w:rsidRPr="00514272" w:rsidRDefault="00514272" w:rsidP="00AD1FBC">
      <w:pPr>
        <w:pStyle w:val="Default"/>
        <w:rPr>
          <w:sz w:val="22"/>
          <w:szCs w:val="22"/>
        </w:rPr>
      </w:pPr>
    </w:p>
    <w:p w:rsidR="00514272" w:rsidRPr="00514272" w:rsidRDefault="00514272" w:rsidP="00514272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514272">
        <w:rPr>
          <w:sz w:val="22"/>
          <w:szCs w:val="22"/>
        </w:rPr>
        <w:t xml:space="preserve">Explain and use practices to protect one's personal safety online (e.g., not sharing personal information with strangers, being alert for online predators, reporting suspicious activities). </w:t>
      </w:r>
    </w:p>
    <w:p w:rsidR="00514272" w:rsidRPr="00514272" w:rsidRDefault="00514272" w:rsidP="00AD1FBC">
      <w:pPr>
        <w:pStyle w:val="Default"/>
        <w:rPr>
          <w:sz w:val="22"/>
          <w:szCs w:val="22"/>
        </w:rPr>
      </w:pPr>
    </w:p>
    <w:p w:rsidR="00514272" w:rsidRDefault="00514272" w:rsidP="00514272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514272">
        <w:rPr>
          <w:sz w:val="22"/>
          <w:szCs w:val="22"/>
        </w:rPr>
        <w:t>Explain ways individuals can protect their technology systems and information from unethical users.</w:t>
      </w:r>
    </w:p>
    <w:p w:rsidR="00514272" w:rsidRDefault="00514272" w:rsidP="00514272">
      <w:pPr>
        <w:pStyle w:val="ListParagraph"/>
      </w:pPr>
    </w:p>
    <w:p w:rsidR="00F31EE9" w:rsidRDefault="00F31EE9" w:rsidP="00F31EE9">
      <w:pPr>
        <w:pStyle w:val="Default"/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0944"/>
      </w:tblGrid>
      <w:tr w:rsidR="00F31EE9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94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0C0C0"/>
          </w:tcPr>
          <w:p w:rsidR="00F31EE9" w:rsidRDefault="00F31EE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Standard 3. Demonstrate the ability to use technology for research, critical thinking, problem solving, decision making, communication, collaboration, creativity, and innovation. </w:t>
            </w:r>
          </w:p>
        </w:tc>
      </w:tr>
    </w:tbl>
    <w:p w:rsidR="00514272" w:rsidRDefault="00514272" w:rsidP="00514272">
      <w:pPr>
        <w:pStyle w:val="Default"/>
        <w:rPr>
          <w:sz w:val="22"/>
          <w:szCs w:val="22"/>
        </w:rPr>
      </w:pPr>
    </w:p>
    <w:p w:rsidR="00F31EE9" w:rsidRDefault="00F31EE9" w:rsidP="00514272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R</w:t>
      </w:r>
      <w:r w:rsidRPr="00F31EE9">
        <w:rPr>
          <w:b/>
          <w:sz w:val="22"/>
          <w:szCs w:val="22"/>
        </w:rPr>
        <w:t>esearch</w:t>
      </w:r>
    </w:p>
    <w:p w:rsidR="00F31EE9" w:rsidRDefault="00F31EE9" w:rsidP="00514272">
      <w:pPr>
        <w:pStyle w:val="Default"/>
        <w:rPr>
          <w:sz w:val="22"/>
          <w:szCs w:val="22"/>
        </w:rPr>
      </w:pPr>
    </w:p>
    <w:p w:rsidR="00F31EE9" w:rsidRPr="00F31EE9" w:rsidRDefault="00F31EE9" w:rsidP="00F31EE9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F31EE9">
        <w:rPr>
          <w:sz w:val="22"/>
          <w:szCs w:val="22"/>
        </w:rPr>
        <w:t xml:space="preserve">Devise and demonstrate strategies for efficiently collecting and organizing information from electronic sources. </w:t>
      </w:r>
    </w:p>
    <w:p w:rsidR="00F31EE9" w:rsidRPr="00F31EE9" w:rsidRDefault="00F31EE9" w:rsidP="00514272">
      <w:pPr>
        <w:pStyle w:val="Default"/>
        <w:rPr>
          <w:sz w:val="22"/>
          <w:szCs w:val="22"/>
        </w:rPr>
      </w:pPr>
    </w:p>
    <w:p w:rsidR="00F31EE9" w:rsidRPr="00F31EE9" w:rsidRDefault="00F31EE9" w:rsidP="00F31EE9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F31EE9">
        <w:rPr>
          <w:sz w:val="22"/>
          <w:szCs w:val="22"/>
        </w:rPr>
        <w:lastRenderedPageBreak/>
        <w:t>Compare, evaluate, and select appropriate electronic resources to locate specific information.</w:t>
      </w:r>
    </w:p>
    <w:p w:rsidR="00F31EE9" w:rsidRPr="00F31EE9" w:rsidRDefault="00F31EE9" w:rsidP="00514272">
      <w:pPr>
        <w:pStyle w:val="Default"/>
        <w:rPr>
          <w:sz w:val="22"/>
          <w:szCs w:val="22"/>
        </w:rPr>
      </w:pPr>
    </w:p>
    <w:p w:rsidR="00F31EE9" w:rsidRPr="00F31EE9" w:rsidRDefault="00F31EE9" w:rsidP="00F31EE9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F31EE9">
        <w:rPr>
          <w:sz w:val="22"/>
          <w:szCs w:val="22"/>
        </w:rPr>
        <w:t>Select the most appropriate search engines and directories for specific research tasks.</w:t>
      </w:r>
    </w:p>
    <w:p w:rsidR="00F31EE9" w:rsidRPr="00F31EE9" w:rsidRDefault="00F31EE9" w:rsidP="00514272">
      <w:pPr>
        <w:pStyle w:val="Default"/>
        <w:rPr>
          <w:sz w:val="22"/>
          <w:szCs w:val="22"/>
        </w:rPr>
      </w:pPr>
    </w:p>
    <w:p w:rsidR="00F31EE9" w:rsidRPr="00F31EE9" w:rsidRDefault="00F31EE9" w:rsidP="00F31EE9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F31EE9">
        <w:rPr>
          <w:sz w:val="22"/>
          <w:szCs w:val="22"/>
        </w:rPr>
        <w:t>Search for information within an electronic source (e.g., using the find command).</w:t>
      </w:r>
    </w:p>
    <w:p w:rsidR="00F31EE9" w:rsidRDefault="00F31EE9" w:rsidP="00F31EE9">
      <w:pPr>
        <w:pStyle w:val="Default"/>
      </w:pPr>
    </w:p>
    <w:p w:rsidR="00F31EE9" w:rsidRDefault="00F31EE9" w:rsidP="00514272">
      <w:pPr>
        <w:pStyle w:val="Default"/>
        <w:rPr>
          <w:sz w:val="22"/>
          <w:szCs w:val="22"/>
        </w:rPr>
      </w:pPr>
      <w:r>
        <w:rPr>
          <w:b/>
          <w:sz w:val="22"/>
          <w:szCs w:val="22"/>
        </w:rPr>
        <w:t>Problem Solving</w:t>
      </w:r>
    </w:p>
    <w:p w:rsidR="00F31EE9" w:rsidRDefault="00F31EE9" w:rsidP="00514272">
      <w:pPr>
        <w:pStyle w:val="Default"/>
        <w:rPr>
          <w:sz w:val="22"/>
          <w:szCs w:val="22"/>
        </w:rPr>
      </w:pPr>
    </w:p>
    <w:p w:rsidR="00F31EE9" w:rsidRPr="00F31EE9" w:rsidRDefault="00F31EE9" w:rsidP="00F31EE9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F31EE9">
        <w:rPr>
          <w:sz w:val="22"/>
          <w:szCs w:val="22"/>
        </w:rPr>
        <w:t xml:space="preserve">Explain and demonstrate how specialized technology tools can be used for problem solving, decision making, and creativity in all subject areas (e.g., simulation software, environmental probes, computer-aided design, geographic information systems, dynamic geometric software, graphing calculators, </w:t>
      </w:r>
      <w:proofErr w:type="gramStart"/>
      <w:r w:rsidRPr="00F31EE9">
        <w:rPr>
          <w:sz w:val="22"/>
          <w:szCs w:val="22"/>
        </w:rPr>
        <w:t>art</w:t>
      </w:r>
      <w:proofErr w:type="gramEnd"/>
      <w:r w:rsidRPr="00F31EE9">
        <w:rPr>
          <w:sz w:val="22"/>
          <w:szCs w:val="22"/>
        </w:rPr>
        <w:t xml:space="preserve"> and music composition software).</w:t>
      </w:r>
    </w:p>
    <w:p w:rsidR="00F31EE9" w:rsidRDefault="00F31EE9" w:rsidP="00514272">
      <w:pPr>
        <w:pStyle w:val="Default"/>
        <w:rPr>
          <w:sz w:val="22"/>
          <w:szCs w:val="22"/>
        </w:rPr>
      </w:pPr>
    </w:p>
    <w:p w:rsidR="00F31EE9" w:rsidRDefault="00F31EE9" w:rsidP="00514272">
      <w:pPr>
        <w:pStyle w:val="Default"/>
        <w:rPr>
          <w:sz w:val="22"/>
          <w:szCs w:val="22"/>
        </w:rPr>
      </w:pPr>
    </w:p>
    <w:p w:rsidR="00F31EE9" w:rsidRDefault="00A425E6" w:rsidP="00514272">
      <w:pPr>
        <w:pStyle w:val="Default"/>
        <w:rPr>
          <w:b/>
        </w:rPr>
      </w:pPr>
      <w:r>
        <w:rPr>
          <w:b/>
        </w:rPr>
        <w:t>Communication</w:t>
      </w:r>
    </w:p>
    <w:p w:rsidR="00A425E6" w:rsidRDefault="00A425E6" w:rsidP="00514272">
      <w:pPr>
        <w:pStyle w:val="Default"/>
      </w:pPr>
    </w:p>
    <w:p w:rsidR="00A425E6" w:rsidRPr="00A425E6" w:rsidRDefault="00A425E6" w:rsidP="00A425E6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A425E6">
        <w:rPr>
          <w:sz w:val="22"/>
          <w:szCs w:val="22"/>
        </w:rPr>
        <w:t xml:space="preserve">Use a variety of media to present information for specific purposes (e.g., reports, research papers, presentations, newsletters, Web sites, podcasts, blogs), citing sources. </w:t>
      </w:r>
    </w:p>
    <w:p w:rsidR="00A425E6" w:rsidRPr="00A425E6" w:rsidRDefault="00A425E6" w:rsidP="00514272">
      <w:pPr>
        <w:pStyle w:val="Default"/>
        <w:rPr>
          <w:sz w:val="22"/>
          <w:szCs w:val="22"/>
        </w:rPr>
      </w:pPr>
    </w:p>
    <w:p w:rsidR="00A425E6" w:rsidRPr="00A425E6" w:rsidRDefault="00A425E6" w:rsidP="00A425E6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A425E6">
        <w:rPr>
          <w:sz w:val="22"/>
          <w:szCs w:val="22"/>
        </w:rPr>
        <w:t xml:space="preserve">Demonstrate how the use of various techniques and effects (e.g., editing, music, color, rhetorical devices) can be used to convey meaning in media. </w:t>
      </w:r>
    </w:p>
    <w:p w:rsidR="00A425E6" w:rsidRPr="00A425E6" w:rsidRDefault="00A425E6" w:rsidP="00514272">
      <w:pPr>
        <w:pStyle w:val="Default"/>
        <w:rPr>
          <w:sz w:val="22"/>
          <w:szCs w:val="22"/>
        </w:rPr>
      </w:pPr>
    </w:p>
    <w:p w:rsidR="00A425E6" w:rsidRPr="00A425E6" w:rsidRDefault="00A425E6" w:rsidP="00A425E6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A425E6">
        <w:rPr>
          <w:sz w:val="22"/>
          <w:szCs w:val="22"/>
        </w:rPr>
        <w:t xml:space="preserve">Use online communication tools to collaborate with peers, community members, and field experts as appropriate (e.g., bulletin boards, discussion forums, </w:t>
      </w:r>
      <w:proofErr w:type="spellStart"/>
      <w:r w:rsidRPr="00A425E6">
        <w:rPr>
          <w:sz w:val="22"/>
          <w:szCs w:val="22"/>
        </w:rPr>
        <w:t>listservs</w:t>
      </w:r>
      <w:proofErr w:type="spellEnd"/>
      <w:r w:rsidRPr="00A425E6">
        <w:rPr>
          <w:sz w:val="22"/>
          <w:szCs w:val="22"/>
        </w:rPr>
        <w:t xml:space="preserve">, </w:t>
      </w:r>
      <w:proofErr w:type="gramStart"/>
      <w:r w:rsidRPr="00A425E6">
        <w:rPr>
          <w:sz w:val="22"/>
          <w:szCs w:val="22"/>
        </w:rPr>
        <w:t>Web</w:t>
      </w:r>
      <w:proofErr w:type="gramEnd"/>
      <w:r w:rsidRPr="00A425E6">
        <w:rPr>
          <w:sz w:val="22"/>
          <w:szCs w:val="22"/>
        </w:rPr>
        <w:t xml:space="preserve"> conferencing). </w:t>
      </w:r>
    </w:p>
    <w:p w:rsidR="00A425E6" w:rsidRPr="00A425E6" w:rsidRDefault="00A425E6" w:rsidP="00514272">
      <w:pPr>
        <w:pStyle w:val="Default"/>
        <w:rPr>
          <w:sz w:val="22"/>
          <w:szCs w:val="22"/>
        </w:rPr>
      </w:pPr>
    </w:p>
    <w:p w:rsidR="00A425E6" w:rsidRPr="00A425E6" w:rsidRDefault="00A425E6" w:rsidP="00A425E6">
      <w:pPr>
        <w:pStyle w:val="Default"/>
        <w:numPr>
          <w:ilvl w:val="0"/>
          <w:numId w:val="10"/>
        </w:numPr>
        <w:rPr>
          <w:sz w:val="22"/>
          <w:szCs w:val="22"/>
        </w:rPr>
      </w:pPr>
      <w:r w:rsidRPr="00A425E6">
        <w:rPr>
          <w:sz w:val="22"/>
          <w:szCs w:val="22"/>
        </w:rPr>
        <w:t xml:space="preserve">Complete at least one online </w:t>
      </w:r>
      <w:commentRangeStart w:id="16"/>
      <w:r w:rsidRPr="00A425E6">
        <w:rPr>
          <w:sz w:val="22"/>
          <w:szCs w:val="22"/>
        </w:rPr>
        <w:t xml:space="preserve">credit or non-credit course </w:t>
      </w:r>
      <w:commentRangeEnd w:id="16"/>
      <w:r>
        <w:rPr>
          <w:rStyle w:val="CommentReference"/>
          <w:rFonts w:asciiTheme="minorHAnsi" w:hAnsiTheme="minorHAnsi" w:cstheme="minorBidi"/>
          <w:color w:val="auto"/>
        </w:rPr>
        <w:commentReference w:id="16"/>
      </w:r>
      <w:r w:rsidRPr="00A425E6">
        <w:rPr>
          <w:sz w:val="22"/>
          <w:szCs w:val="22"/>
        </w:rPr>
        <w:t>or tutorial; discuss the benefits and disadvantages of this method of learning.</w:t>
      </w:r>
    </w:p>
    <w:p w:rsidR="00A425E6" w:rsidRPr="00A425E6" w:rsidRDefault="00A425E6" w:rsidP="00A425E6">
      <w:pPr>
        <w:pStyle w:val="Default"/>
        <w:rPr>
          <w:sz w:val="22"/>
          <w:szCs w:val="22"/>
        </w:rPr>
      </w:pPr>
    </w:p>
    <w:p w:rsidR="00A425E6" w:rsidRPr="00A425E6" w:rsidRDefault="00A425E6" w:rsidP="00514272">
      <w:pPr>
        <w:pStyle w:val="Default"/>
        <w:rPr>
          <w:sz w:val="22"/>
          <w:szCs w:val="22"/>
        </w:rPr>
      </w:pPr>
    </w:p>
    <w:p w:rsidR="00514272" w:rsidRDefault="00514272" w:rsidP="00514272">
      <w:pPr>
        <w:pStyle w:val="Default"/>
      </w:pPr>
    </w:p>
    <w:p w:rsidR="00514272" w:rsidRPr="00514272" w:rsidRDefault="00514272" w:rsidP="00AD1FBC">
      <w:pPr>
        <w:pStyle w:val="Default"/>
        <w:rPr>
          <w:sz w:val="22"/>
          <w:szCs w:val="22"/>
        </w:rPr>
      </w:pPr>
    </w:p>
    <w:p w:rsidR="00C27267" w:rsidRDefault="00C27267" w:rsidP="00C27267">
      <w:pPr>
        <w:pStyle w:val="Default"/>
      </w:pPr>
    </w:p>
    <w:p w:rsidR="00C27267" w:rsidRPr="00C27267" w:rsidRDefault="00C27267" w:rsidP="00AD1FBC">
      <w:pPr>
        <w:pStyle w:val="Default"/>
      </w:pPr>
    </w:p>
    <w:p w:rsidR="00AD1FBC" w:rsidRDefault="00AD1FBC" w:rsidP="00AD1FBC">
      <w:pPr>
        <w:pStyle w:val="Default"/>
      </w:pPr>
    </w:p>
    <w:p w:rsidR="00C64245" w:rsidRDefault="00C64245" w:rsidP="00C64245">
      <w:pPr>
        <w:pStyle w:val="Default"/>
      </w:pPr>
    </w:p>
    <w:p w:rsidR="00C64245" w:rsidRPr="00C64245" w:rsidRDefault="00C64245" w:rsidP="00C64245"/>
    <w:sectPr w:rsidR="00C64245" w:rsidRPr="00C64245" w:rsidSect="00DA7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LENOVO USER" w:date="2010-04-19T08:41:00Z" w:initials="LU">
    <w:p w:rsidR="00F31EE9" w:rsidRDefault="00F31EE9">
      <w:pPr>
        <w:pStyle w:val="CommentText"/>
      </w:pPr>
      <w:r>
        <w:rPr>
          <w:rStyle w:val="CommentReference"/>
        </w:rPr>
        <w:annotationRef/>
      </w:r>
      <w:r>
        <w:t>Taken to mean the ability to cross-platform</w:t>
      </w:r>
    </w:p>
  </w:comment>
  <w:comment w:id="2" w:author="LENOVO USER" w:date="2010-04-15T09:43:00Z" w:initials="LU">
    <w:p w:rsidR="00F31EE9" w:rsidRDefault="00F31EE9">
      <w:pPr>
        <w:pStyle w:val="CommentText"/>
      </w:pPr>
      <w:r>
        <w:rPr>
          <w:rStyle w:val="CommentReference"/>
        </w:rPr>
        <w:annotationRef/>
      </w:r>
      <w:r>
        <w:t>Leave this in?</w:t>
      </w:r>
    </w:p>
  </w:comment>
  <w:comment w:id="3" w:author="LENOVO USER" w:date="2010-04-19T08:42:00Z" w:initials="LU">
    <w:p w:rsidR="00F31EE9" w:rsidRDefault="00F31EE9">
      <w:pPr>
        <w:pStyle w:val="CommentText"/>
      </w:pPr>
      <w:r>
        <w:rPr>
          <w:rStyle w:val="CommentReference"/>
        </w:rPr>
        <w:annotationRef/>
      </w:r>
      <w:r>
        <w:t>Specifics here: External Storage Devices, Web-based storage, Server storage?</w:t>
      </w:r>
    </w:p>
  </w:comment>
  <w:comment w:id="5" w:author="LENOVO USER" w:date="2010-04-19T08:55:00Z" w:initials="LU">
    <w:p w:rsidR="00F31EE9" w:rsidRDefault="00F31EE9">
      <w:pPr>
        <w:pStyle w:val="CommentText"/>
      </w:pPr>
      <w:r>
        <w:rPr>
          <w:rStyle w:val="CommentReference"/>
        </w:rPr>
        <w:annotationRef/>
      </w:r>
      <w:r>
        <w:t>Necessary?</w:t>
      </w:r>
    </w:p>
  </w:comment>
  <w:comment w:id="6" w:author="LENOVO USER" w:date="2010-04-19T09:18:00Z" w:initials="LU">
    <w:p w:rsidR="00F31EE9" w:rsidRDefault="00F31EE9">
      <w:pPr>
        <w:pStyle w:val="CommentText"/>
      </w:pPr>
      <w:r>
        <w:rPr>
          <w:rStyle w:val="CommentReference"/>
        </w:rPr>
        <w:annotationRef/>
      </w:r>
      <w:r>
        <w:t>CRAP from Tracey’s class (Content, Repetition, Alignment, Proximity)</w:t>
      </w:r>
    </w:p>
  </w:comment>
  <w:comment w:id="15" w:author="LENOVO USER" w:date="2010-04-19T09:39:00Z" w:initials="LU">
    <w:p w:rsidR="00F31EE9" w:rsidRDefault="00F31EE9">
      <w:pPr>
        <w:pStyle w:val="CommentText"/>
      </w:pPr>
      <w:r>
        <w:rPr>
          <w:rStyle w:val="CommentReference"/>
        </w:rPr>
        <w:annotationRef/>
      </w:r>
      <w:r>
        <w:t>CRAP – Currency, Reliability, Authority, Point of View</w:t>
      </w:r>
    </w:p>
  </w:comment>
  <w:comment w:id="16" w:author="LENOVO USER" w:date="2010-04-19T10:00:00Z" w:initials="LU">
    <w:p w:rsidR="00A425E6" w:rsidRDefault="00A425E6">
      <w:pPr>
        <w:pStyle w:val="CommentText"/>
      </w:pPr>
      <w:r>
        <w:rPr>
          <w:rStyle w:val="CommentReference"/>
        </w:rPr>
        <w:annotationRef/>
      </w:r>
      <w:r>
        <w:t>Unit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708C"/>
    <w:multiLevelType w:val="hybridMultilevel"/>
    <w:tmpl w:val="EAFA3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5395C"/>
    <w:multiLevelType w:val="hybridMultilevel"/>
    <w:tmpl w:val="5950D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82265"/>
    <w:multiLevelType w:val="hybridMultilevel"/>
    <w:tmpl w:val="76A64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B0832"/>
    <w:multiLevelType w:val="hybridMultilevel"/>
    <w:tmpl w:val="41A85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37B16"/>
    <w:multiLevelType w:val="hybridMultilevel"/>
    <w:tmpl w:val="7B34D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5209B"/>
    <w:multiLevelType w:val="hybridMultilevel"/>
    <w:tmpl w:val="456E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E6C7D"/>
    <w:multiLevelType w:val="hybridMultilevel"/>
    <w:tmpl w:val="AA04F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6A26"/>
    <w:multiLevelType w:val="hybridMultilevel"/>
    <w:tmpl w:val="00B09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77904"/>
    <w:multiLevelType w:val="hybridMultilevel"/>
    <w:tmpl w:val="DFDA6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820B2"/>
    <w:multiLevelType w:val="hybridMultilevel"/>
    <w:tmpl w:val="E6445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5E106B"/>
    <w:multiLevelType w:val="hybridMultilevel"/>
    <w:tmpl w:val="2006C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245"/>
    <w:rsid w:val="000467B1"/>
    <w:rsid w:val="0005139D"/>
    <w:rsid w:val="003D28C4"/>
    <w:rsid w:val="00514272"/>
    <w:rsid w:val="00600D3F"/>
    <w:rsid w:val="00977104"/>
    <w:rsid w:val="00A425E6"/>
    <w:rsid w:val="00AD1FBC"/>
    <w:rsid w:val="00B604F6"/>
    <w:rsid w:val="00C27267"/>
    <w:rsid w:val="00C64245"/>
    <w:rsid w:val="00DA73CE"/>
    <w:rsid w:val="00F31EE9"/>
    <w:rsid w:val="00FF2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3CE"/>
  </w:style>
  <w:style w:type="paragraph" w:styleId="Heading1">
    <w:name w:val="heading 1"/>
    <w:basedOn w:val="Normal"/>
    <w:next w:val="Normal"/>
    <w:link w:val="Heading1Char"/>
    <w:uiPriority w:val="9"/>
    <w:qFormat/>
    <w:rsid w:val="00C64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2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42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642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642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642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24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FBC"/>
    <w:pPr>
      <w:ind w:left="720"/>
      <w:contextualSpacing/>
    </w:pPr>
  </w:style>
  <w:style w:type="paragraph" w:customStyle="1" w:styleId="CL-normal">
    <w:name w:val="CL-normal"/>
    <w:basedOn w:val="Default"/>
    <w:next w:val="Default"/>
    <w:uiPriority w:val="99"/>
    <w:rsid w:val="00AD1FBC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6</cp:revision>
  <dcterms:created xsi:type="dcterms:W3CDTF">2010-04-19T13:41:00Z</dcterms:created>
  <dcterms:modified xsi:type="dcterms:W3CDTF">2010-04-19T15:01:00Z</dcterms:modified>
</cp:coreProperties>
</file>